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w16du="http://schemas.microsoft.com/office/word/2023/wordml/word16du" mc:Ignorable="w14 w15 w16se w16cid w16 w16cex w16sdtdh wp14">
  <w:body>
    <w:p w:rsidRPr="005804C6" w:rsidR="005804C6" w:rsidP="005804C6" w:rsidRDefault="00FD10E4" w14:paraId="573085AC" w14:textId="23549E6E" w14:noSpellErr="1">
      <w:pPr>
        <w:pStyle w:val="Title"/>
      </w:pPr>
      <w:commentRangeStart w:id="362015814"/>
      <w:r w:rsidR="00FD10E4">
        <w:rPr/>
        <w:t>Transportation Authority of Marin</w:t>
      </w:r>
      <w:commentRangeEnd w:id="362015814"/>
      <w:r>
        <w:rPr>
          <w:rStyle w:val="CommentReference"/>
        </w:rPr>
        <w:commentReference w:id="362015814"/>
      </w:r>
    </w:p>
    <w:p w:rsidRPr="00FD10E4" w:rsidR="00FD10E4" w:rsidP="00FD10E4" w:rsidRDefault="00FD10E4" w14:paraId="67EBC758" w14:textId="01C67906">
      <w:pPr>
        <w:pStyle w:val="Title"/>
      </w:pPr>
      <w:r>
        <w:t>US 101/I-580 Multi-Modal and Local Access Improvement Project</w:t>
      </w:r>
      <w:r>
        <w:br/>
      </w:r>
      <w:r>
        <w:t>Press Release: Bellam Boulevard Workshop</w:t>
      </w:r>
    </w:p>
    <w:p w:rsidRPr="00EB0B73" w:rsidR="003E04DE" w:rsidP="00EB0B73" w:rsidRDefault="003E04DE" w14:paraId="5FD7667C" w14:textId="7C7E89BC">
      <w:pPr>
        <w:pStyle w:val="Title"/>
      </w:pPr>
      <w:r w:rsidRPr="00EB0B73">
        <w:t xml:space="preserve">DRAFT </w:t>
      </w:r>
      <w:r w:rsidR="007E7B75">
        <w:fldChar w:fldCharType="begin"/>
      </w:r>
      <w:r w:rsidR="007E7B75">
        <w:instrText xml:space="preserve"> DATE \@ "MMMM d, yyyy" </w:instrText>
      </w:r>
      <w:r w:rsidR="007E7B75">
        <w:fldChar w:fldCharType="separate"/>
      </w:r>
      <w:r w:rsidR="00EB56B9">
        <w:rPr>
          <w:noProof/>
        </w:rPr>
        <w:t>May 16, 2024</w:t>
      </w:r>
      <w:r w:rsidR="007E7B75">
        <w:fldChar w:fldCharType="end"/>
      </w:r>
    </w:p>
    <w:p w:rsidRPr="00FD10E4" w:rsidR="00FD10E4" w:rsidP="00FD10E4" w:rsidRDefault="00FD10E4" w14:paraId="02E423DD" w14:textId="2B9610EE" w14:noSpellErr="1">
      <w:commentRangeStart w:id="331340175"/>
      <w:r w:rsidRPr="4FB583F8" w:rsidR="00FD10E4">
        <w:rPr>
          <w:highlight w:val="yellow"/>
        </w:rPr>
        <w:t>DATE</w:t>
      </w:r>
      <w:r>
        <w:br/>
      </w:r>
      <w:commentRangeEnd w:id="331340175"/>
      <w:r>
        <w:rPr>
          <w:rStyle w:val="CommentReference"/>
        </w:rPr>
        <w:commentReference w:id="331340175"/>
      </w:r>
      <w:r w:rsidR="00FD10E4">
        <w:rPr/>
        <w:t>TRANSPORTATION AUTHORITY OF MARIN</w:t>
      </w:r>
      <w:r>
        <w:br/>
      </w:r>
      <w:r w:rsidR="00FD10E4">
        <w:rPr/>
        <w:t xml:space="preserve">PUBLIC WORKSHOP FOR </w:t>
      </w:r>
      <w:r w:rsidR="00FD10E4">
        <w:rPr/>
        <w:t xml:space="preserve">US 101/I-580 MULTI-MODAL AND LOCAL ACCESS IMPROVEMENT PROJECT </w:t>
      </w:r>
      <w:r>
        <w:br/>
      </w:r>
      <w:r>
        <w:br/>
      </w:r>
      <w:r w:rsidRPr="4FB583F8" w:rsidR="00FD10E4">
        <w:rPr>
          <w:b w:val="1"/>
          <w:bCs w:val="1"/>
        </w:rPr>
        <w:t>FOR IMMEDIATE RELEASE</w:t>
      </w:r>
      <w:r>
        <w:br/>
      </w:r>
      <w:r>
        <w:br/>
      </w:r>
      <w:r w:rsidR="00FD10E4">
        <w:rPr/>
        <w:t xml:space="preserve">Public Invited to Participate in Upcoming </w:t>
      </w:r>
      <w:r w:rsidR="00D87BF7">
        <w:rPr/>
        <w:t xml:space="preserve">Bellam Boulevard </w:t>
      </w:r>
      <w:r w:rsidR="00FD10E4">
        <w:rPr/>
        <w:t>Workshop</w:t>
      </w:r>
    </w:p>
    <w:p w:rsidR="00C065F4" w:rsidP="00FD10E4" w:rsidRDefault="00FD10E4" w14:paraId="11DE3308" w14:textId="07E196B7">
      <w:r w:rsidRPr="00FD10E4">
        <w:t xml:space="preserve">SAN RAFAEL, Calif. </w:t>
      </w:r>
      <w:r w:rsidRPr="00FD10E4">
        <w:rPr>
          <w:highlight w:val="yellow"/>
        </w:rPr>
        <w:t>[DATE]</w:t>
      </w:r>
      <w:r w:rsidRPr="00FD10E4">
        <w:t xml:space="preserve"> – The Transportation Authority of Marin (TAM) is inviting the public to attend a</w:t>
      </w:r>
      <w:r>
        <w:t xml:space="preserve"> public</w:t>
      </w:r>
      <w:r w:rsidRPr="00FD10E4">
        <w:t xml:space="preserve"> workshop to</w:t>
      </w:r>
      <w:r>
        <w:t xml:space="preserve"> discuss</w:t>
      </w:r>
      <w:r w:rsidRPr="00FD10E4">
        <w:t xml:space="preserve"> community needs</w:t>
      </w:r>
      <w:r>
        <w:t xml:space="preserve"> and priorities</w:t>
      </w:r>
      <w:r w:rsidRPr="00FD10E4">
        <w:t xml:space="preserve"> for </w:t>
      </w:r>
      <w:r>
        <w:t xml:space="preserve">the </w:t>
      </w:r>
      <w:r w:rsidRPr="00FD10E4">
        <w:t>Bellam Boulevard</w:t>
      </w:r>
      <w:r>
        <w:t xml:space="preserve"> corridor</w:t>
      </w:r>
      <w:ins w:author="Sybil Hatch" w:date="2024-05-16T12:42:00Z" w:id="0">
        <w:r w:rsidR="00EC2BCE">
          <w:t>,</w:t>
        </w:r>
      </w:ins>
      <w:r>
        <w:t xml:space="preserve"> a</w:t>
      </w:r>
      <w:r w:rsidR="00B51B4A">
        <w:t xml:space="preserve">n important </w:t>
      </w:r>
      <w:r>
        <w:t xml:space="preserve">part of the </w:t>
      </w:r>
      <w:r w:rsidRPr="00FD10E4">
        <w:t xml:space="preserve">US 101/I-580 Multi-Modal and Local Access Improvement Project. </w:t>
      </w:r>
    </w:p>
    <w:p w:rsidR="00D87BF7" w:rsidP="00D87BF7" w:rsidRDefault="00D87BF7" w14:paraId="68ACCB48" w14:textId="77777777">
      <w:r w:rsidRPr="00FD10E4">
        <w:rPr>
          <w:b/>
          <w:bCs/>
        </w:rPr>
        <w:t>Workshop Details:</w:t>
      </w:r>
      <w:r w:rsidRPr="00FD10E4">
        <w:br/>
      </w:r>
      <w:r w:rsidRPr="00FD10E4">
        <w:t>Bellam Boulevard Workshop</w:t>
      </w:r>
      <w:r w:rsidRPr="00FD10E4">
        <w:br/>
      </w:r>
      <w:r w:rsidRPr="00FD10E4">
        <w:t>Date: Wednesday, May 29, 2024</w:t>
      </w:r>
      <w:r w:rsidRPr="00FD10E4">
        <w:br/>
      </w:r>
      <w:r w:rsidRPr="00FD10E4">
        <w:t>Time: 5:30pm - 7:30pm</w:t>
      </w:r>
      <w:r w:rsidRPr="00FD10E4">
        <w:br/>
      </w:r>
      <w:r w:rsidRPr="00FD10E4">
        <w:t>Location: Marin Health and Wellness Connection Center</w:t>
      </w:r>
      <w:r w:rsidRPr="00FD10E4">
        <w:br/>
      </w:r>
      <w:r w:rsidRPr="00FD10E4">
        <w:t>Address: 3240 Kerner Blvd, San Rafael, CA</w:t>
      </w:r>
    </w:p>
    <w:p w:rsidRPr="00FD10E4" w:rsidR="006A5FFB" w:rsidP="006A5FFB" w:rsidRDefault="006A5FFB" w14:paraId="3CA468BF" w14:textId="77777777">
      <w:r w:rsidRPr="008F5012">
        <w:t xml:space="preserve">A </w:t>
      </w:r>
      <w:r>
        <w:t xml:space="preserve">second </w:t>
      </w:r>
      <w:r w:rsidRPr="008F5012">
        <w:t>Spanish-language workshop is</w:t>
      </w:r>
      <w:r>
        <w:t xml:space="preserve"> being</w:t>
      </w:r>
      <w:r w:rsidRPr="008F5012">
        <w:t xml:space="preserve"> planned for July 2024.</w:t>
      </w:r>
    </w:p>
    <w:p w:rsidRPr="00FD10E4" w:rsidR="008F5012" w:rsidP="4FB583F8" w:rsidRDefault="00FD10E4" w14:paraId="7B20CD9E" w14:textId="0C36646B">
      <w:pPr>
        <w:pStyle w:val="Normal"/>
        <w:rPr>
          <w:ins w:author="Charles Gardiner" w:date="2024-05-20T15:24:29.45Z" w16du:dateUtc="2024-05-20T15:24:29.45Z" w:id="695707131"/>
        </w:rPr>
      </w:pPr>
      <w:r w:rsidR="00FD10E4">
        <w:rPr/>
        <w:t xml:space="preserve">This </w:t>
      </w:r>
      <w:r w:rsidR="00FD10E4">
        <w:rPr/>
        <w:t>project</w:t>
      </w:r>
      <w:r w:rsidR="00FD10E4">
        <w:rPr/>
        <w:t xml:space="preserve"> aims to </w:t>
      </w:r>
      <w:r w:rsidR="005F05EE">
        <w:rPr/>
        <w:t xml:space="preserve">reduce congestion </w:t>
      </w:r>
      <w:r w:rsidR="005F05EE">
        <w:rPr/>
        <w:t xml:space="preserve">and </w:t>
      </w:r>
      <w:r w:rsidR="00FD10E4">
        <w:rPr/>
        <w:t xml:space="preserve">improve connectivity on </w:t>
      </w:r>
      <w:r w:rsidR="00FD10E4">
        <w:rPr/>
        <w:t>Bellam</w:t>
      </w:r>
      <w:r w:rsidR="00FD10E4">
        <w:rPr/>
        <w:t xml:space="preserve"> Boulevard and the </w:t>
      </w:r>
      <w:r w:rsidR="005F05EE">
        <w:rPr/>
        <w:t xml:space="preserve">east-bound </w:t>
      </w:r>
      <w:r w:rsidR="00FD10E4">
        <w:rPr/>
        <w:t xml:space="preserve">approach to the Richmond-San Rafael Bridge. </w:t>
      </w:r>
      <w:r w:rsidR="00852383">
        <w:rPr/>
        <w:t>At t</w:t>
      </w:r>
      <w:r w:rsidR="00FD10E4">
        <w:rPr/>
        <w:t>he workshop</w:t>
      </w:r>
      <w:r w:rsidR="00852383">
        <w:rPr/>
        <w:t xml:space="preserve">, TAM will be </w:t>
      </w:r>
      <w:r w:rsidR="00FD10E4">
        <w:rPr/>
        <w:t>gather</w:t>
      </w:r>
      <w:r w:rsidR="00852383">
        <w:rPr/>
        <w:t>ing</w:t>
      </w:r>
      <w:r w:rsidR="00FD10E4">
        <w:rPr/>
        <w:t xml:space="preserve"> community insights and preferences </w:t>
      </w:r>
      <w:del w:author="Charles Gardiner" w:date="2024-05-20T15:24:05.001Z" w:id="1859582372">
        <w:r w:rsidDel="0050053D">
          <w:delText xml:space="preserve">to </w:delText>
        </w:r>
        <w:r w:rsidDel="00FD10E4">
          <w:delText xml:space="preserve">guide </w:delText>
        </w:r>
      </w:del>
      <w:ins w:author="Charles Gardiner" w:date="2024-05-20T15:24:05.725Z" w:id="477118691">
        <w:r w:rsidR="2949A1F2">
          <w:t>on the</w:t>
        </w:r>
      </w:ins>
      <w:ins w:author="Charles Gardiner" w:date="2024-05-20T15:23:38.65Z" w:id="260251686">
        <w:r w:rsidRPr="4FB583F8" w:rsidR="2949A1F2">
          <w:rPr>
            <w:rFonts w:ascii="Arial" w:hAnsi="Arial" w:eastAsia="Arial" w:cs="Arial"/>
            <w:b w:val="0"/>
            <w:bCs w:val="0"/>
            <w:i w:val="0"/>
            <w:iCs w:val="0"/>
            <w:caps w:val="0"/>
            <w:smallCaps w:val="0"/>
            <w:noProof w:val="0"/>
            <w:color w:val="000000" w:themeColor="text1" w:themeTint="FF" w:themeShade="FF"/>
            <w:sz w:val="22"/>
            <w:szCs w:val="22"/>
            <w:lang w:val="en-US"/>
            <w:rPrChange w:author="Charles Gardiner" w:date="2024-05-20T15:24:12.915Z" w:id="401289350">
              <w:rPr>
                <w:rFonts w:ascii="Arial" w:hAnsi="Arial" w:eastAsia="Arial" w:cs="Arial"/>
                <w:b w:val="0"/>
                <w:bCs w:val="0"/>
                <w:i w:val="0"/>
                <w:iCs w:val="0"/>
                <w:caps w:val="0"/>
                <w:smallCaps w:val="0"/>
                <w:noProof w:val="0"/>
                <w:color w:val="000000" w:themeColor="text1" w:themeTint="FF" w:themeShade="FF"/>
                <w:sz w:val="24"/>
                <w:szCs w:val="24"/>
                <w:lang w:val="en-US"/>
              </w:rPr>
            </w:rPrChange>
          </w:rPr>
          <w:t xml:space="preserve"> community needs,</w:t>
        </w:r>
        <w:r w:rsidRPr="4FB583F8" w:rsidR="2949A1F2">
          <w:rPr>
            <w:rFonts w:ascii="Arial" w:hAnsi="Arial" w:eastAsia="Arial" w:cs="Arial"/>
            <w:b w:val="0"/>
            <w:bCs w:val="0"/>
            <w:i w:val="0"/>
            <w:iCs w:val="0"/>
            <w:caps w:val="0"/>
            <w:smallCaps w:val="0"/>
            <w:strike w:val="0"/>
            <w:dstrike w:val="0"/>
            <w:noProof w:val="0"/>
            <w:color w:val="D13438"/>
            <w:sz w:val="22"/>
            <w:szCs w:val="22"/>
            <w:u w:val="single"/>
            <w:lang w:val="en-US"/>
            <w:rPrChange w:author="Charles Gardiner" w:date="2024-05-20T15:24:12.916Z" w:id="637040020">
              <w:rPr>
                <w:rFonts w:ascii="Arial" w:hAnsi="Arial" w:eastAsia="Arial" w:cs="Arial"/>
                <w:b w:val="0"/>
                <w:bCs w:val="0"/>
                <w:i w:val="0"/>
                <w:iCs w:val="0"/>
                <w:caps w:val="0"/>
                <w:smallCaps w:val="0"/>
                <w:strike w:val="0"/>
                <w:dstrike w:val="0"/>
                <w:noProof w:val="0"/>
                <w:color w:val="D13438"/>
                <w:sz w:val="24"/>
                <w:szCs w:val="24"/>
                <w:u w:val="single"/>
                <w:lang w:val="en-US"/>
              </w:rPr>
            </w:rPrChange>
          </w:rPr>
          <w:t xml:space="preserve"> </w:t>
        </w:r>
        <w:r w:rsidRPr="4FB583F8" w:rsidR="2949A1F2">
          <w:rPr>
            <w:rFonts w:ascii="Arial" w:hAnsi="Arial" w:eastAsia="Arial" w:cs="Arial"/>
            <w:b w:val="0"/>
            <w:bCs w:val="0"/>
            <w:i w:val="0"/>
            <w:iCs w:val="0"/>
            <w:caps w:val="0"/>
            <w:smallCaps w:val="0"/>
            <w:noProof w:val="0"/>
            <w:color w:val="000000" w:themeColor="text1" w:themeTint="FF" w:themeShade="FF"/>
            <w:sz w:val="22"/>
            <w:szCs w:val="22"/>
            <w:lang w:val="en-US"/>
            <w:rPrChange w:author="Charles Gardiner" w:date="2024-05-20T15:24:12.917Z" w:id="956770609">
              <w:rPr>
                <w:rFonts w:ascii="Arial" w:hAnsi="Arial" w:eastAsia="Arial" w:cs="Arial"/>
                <w:b w:val="0"/>
                <w:bCs w:val="0"/>
                <w:i w:val="0"/>
                <w:iCs w:val="0"/>
                <w:caps w:val="0"/>
                <w:smallCaps w:val="0"/>
                <w:noProof w:val="0"/>
                <w:color w:val="000000" w:themeColor="text1" w:themeTint="FF" w:themeShade="FF"/>
                <w:sz w:val="24"/>
                <w:szCs w:val="24"/>
                <w:lang w:val="en-US"/>
              </w:rPr>
            </w:rPrChange>
          </w:rPr>
          <w:t>usage patterns and solutions for the Bellam Boulevard corridor.</w:t>
        </w:r>
        <w:r w:rsidRPr="4FB583F8" w:rsidR="2949A1F2">
          <w:rPr>
            <w:rFonts w:ascii="Arial" w:hAnsi="Arial" w:eastAsia="Arial" w:cs="Arial"/>
            <w:noProof w:val="0"/>
            <w:sz w:val="22"/>
            <w:szCs w:val="22"/>
            <w:lang w:val="en-US"/>
          </w:rPr>
          <w:t xml:space="preserve"> </w:t>
        </w:r>
      </w:ins>
      <w:del w:author="Charles Gardiner" w:date="2024-05-20T15:24:17.7Z" w:id="1282305221">
        <w:r w:rsidRPr="4FB583F8" w:rsidDel="00FD10E4">
          <w:rPr>
            <w:sz w:val="22"/>
            <w:szCs w:val="22"/>
            <w:rPrChange w:author="Charles Gardiner" w:date="2024-05-20T15:24:12.918Z" w:id="999004084"/>
          </w:rPr>
          <w:delText>t</w:delText>
        </w:r>
      </w:del>
      <w:del w:author="Charles Gardiner" w:date="2024-05-20T15:24:24.229Z" w:id="971818930">
        <w:r w:rsidDel="00FD10E4">
          <w:delText>he project</w:delText>
        </w:r>
        <w:r w:rsidDel="0050053D">
          <w:delText xml:space="preserve"> moving </w:delText>
        </w:r>
        <w:r w:rsidDel="0050053D">
          <w:delText>forward.</w:delText>
        </w:r>
      </w:del>
      <w:del w:author="Charles Gardiner" w:date="2024-05-20T15:20:23.449Z" w:id="667683955">
        <w:r w:rsidDel="00FD10E4">
          <w:delText>.</w:delText>
        </w:r>
      </w:del>
    </w:p>
    <w:p w:rsidRPr="00FD10E4" w:rsidR="008F5012" w:rsidP="4FB583F8" w:rsidRDefault="00FD10E4" w14:paraId="27CFAE75" w14:textId="02106440">
      <w:pPr>
        <w:pStyle w:val="Normal"/>
      </w:pPr>
      <w:del w:author="Charles Gardiner" w:date="2024-05-20T15:24:31.274Z" w:id="2034679004">
        <w:r>
          <w:br/>
        </w:r>
        <w:r>
          <w:br/>
        </w:r>
      </w:del>
      <w:r w:rsidR="00877E97">
        <w:rPr/>
        <w:t>Dan Cherrier, P.E.</w:t>
      </w:r>
      <w:r w:rsidR="00877E97">
        <w:rPr/>
        <w:t xml:space="preserve">, TAM’s </w:t>
      </w:r>
      <w:r w:rsidR="00877E97">
        <w:rPr/>
        <w:t>Director of Project Delivery</w:t>
      </w:r>
      <w:r w:rsidR="00877E97">
        <w:rPr/>
        <w:t xml:space="preserve"> </w:t>
      </w:r>
      <w:r w:rsidR="008F5012">
        <w:rPr/>
        <w:t>emphasized the importance of community input: "</w:t>
      </w:r>
      <w:r w:rsidR="008F5012">
        <w:rPr/>
        <w:t>Public</w:t>
      </w:r>
      <w:r w:rsidR="008F5012">
        <w:rPr/>
        <w:t xml:space="preserve"> participation</w:t>
      </w:r>
      <w:r w:rsidR="008F5012">
        <w:rPr/>
        <w:t xml:space="preserve"> will be</w:t>
      </w:r>
      <w:r w:rsidR="008F5012">
        <w:rPr/>
        <w:t xml:space="preserve"> essential in </w:t>
      </w:r>
      <w:r w:rsidR="008F5012">
        <w:rPr/>
        <w:t xml:space="preserve">shaping the </w:t>
      </w:r>
      <w:r w:rsidR="008F5012">
        <w:rPr/>
        <w:t xml:space="preserve">solutions that </w:t>
      </w:r>
      <w:r w:rsidR="008F5012">
        <w:rPr/>
        <w:t>best serve</w:t>
      </w:r>
      <w:r w:rsidR="008F5012">
        <w:rPr/>
        <w:t xml:space="preserve"> the needs of Marin County</w:t>
      </w:r>
      <w:ins w:author="Charles Gardiner" w:date="2024-05-20T15:26:57.205Z" w:id="1990335820">
        <w:r w:rsidR="6B79621B">
          <w:t xml:space="preserve"> and East San Rafael</w:t>
        </w:r>
      </w:ins>
      <w:r w:rsidR="008F5012">
        <w:rPr/>
        <w:t>. W</w:t>
      </w:r>
      <w:r w:rsidR="008F5012">
        <w:rPr/>
        <w:t xml:space="preserve">e encourage all residents to </w:t>
      </w:r>
      <w:r w:rsidR="006A5FFB">
        <w:rPr/>
        <w:t xml:space="preserve">come to the workshop, </w:t>
      </w:r>
      <w:r w:rsidR="008F5012">
        <w:rPr/>
        <w:t>share</w:t>
      </w:r>
      <w:r w:rsidR="008F5012">
        <w:rPr/>
        <w:t xml:space="preserve"> valuable </w:t>
      </w:r>
      <w:r w:rsidR="008F5012">
        <w:rPr/>
        <w:t>input</w:t>
      </w:r>
      <w:r w:rsidR="006A5FFB">
        <w:rPr/>
        <w:t>,</w:t>
      </w:r>
      <w:r w:rsidR="008F5012">
        <w:rPr/>
        <w:t xml:space="preserve"> and help us create a safer, more efficient, and accessible Bellam Boulevard.”</w:t>
      </w:r>
    </w:p>
    <w:p w:rsidR="007B14DA" w:rsidP="00FD10E4" w:rsidRDefault="00FD10E4" w14:paraId="3C997585" w14:textId="054BD76D">
      <w:r w:rsidRPr="00FD10E4">
        <w:t>The workshop will feature a</w:t>
      </w:r>
      <w:r w:rsidR="00DE3B2A">
        <w:t xml:space="preserve"> </w:t>
      </w:r>
      <w:r w:rsidRPr="00FD10E4">
        <w:t xml:space="preserve">presentation on current project plans, followed by interactive group discussions to </w:t>
      </w:r>
      <w:r w:rsidR="007B14DA">
        <w:t>hear</w:t>
      </w:r>
      <w:r w:rsidRPr="00FD10E4" w:rsidR="007B14DA">
        <w:t xml:space="preserve"> </w:t>
      </w:r>
      <w:r w:rsidRPr="00FD10E4">
        <w:t>feedback and ideas from participants. The insights gathered will play a critical role in refining the project's scope and focus.</w:t>
      </w:r>
      <w:r w:rsidR="008F5012">
        <w:t xml:space="preserve"> </w:t>
      </w:r>
    </w:p>
    <w:p w:rsidRPr="00FD10E4" w:rsidR="00FD10E4" w:rsidP="00FD10E4" w:rsidRDefault="00FD10E4" w14:paraId="67AE6548" w14:textId="77BF00C6">
      <w:r w:rsidRPr="00FD10E4">
        <w:rPr>
          <w:b/>
          <w:bCs/>
        </w:rPr>
        <w:t>About the US 101/I-580 Multi-Modal and Local Access Improvement Project:</w:t>
      </w:r>
      <w:r w:rsidRPr="00FD10E4">
        <w:br/>
      </w:r>
      <w:r w:rsidRPr="00FD10E4">
        <w:t xml:space="preserve">Currently, drivers who wish to access the Richmond-San Rafael Bridge (I-580) from northbound US 101 in Larkspur must either exit the freeway and travel on East Sir Francis Drake Boulevard in </w:t>
      </w:r>
      <w:proofErr w:type="gramStart"/>
      <w:r w:rsidRPr="00FD10E4">
        <w:t>Larkspur, or</w:t>
      </w:r>
      <w:proofErr w:type="gramEnd"/>
      <w:r w:rsidRPr="00FD10E4">
        <w:t xml:space="preserve"> exit the freeway at Bellam Boulevard in San Rafael to access I-580 and the bridge entrance. This can result in congestion and traffic delays on Sir Francis Drake Boulevard, Bellam Boulevard, and northbound US 101.</w:t>
      </w:r>
    </w:p>
    <w:p w:rsidRPr="00FD10E4" w:rsidR="00FD10E4" w:rsidP="00FD10E4" w:rsidRDefault="00FD10E4" w14:paraId="28705752" w14:textId="77777777">
      <w:r w:rsidRPr="00FD10E4">
        <w:t>The US 101/I-580 Multi-Modal and Local Access Improvement Project aims to address congestion and enhance connectivity. The project will also improve traffic circulation, transit connections, and safety for bicycles and pedestrians. The project will include landscaping and streetscape beautification on Bellam Boulevard and will promote equity for all users and communities within the project area.</w:t>
      </w:r>
    </w:p>
    <w:p w:rsidRPr="00FD10E4" w:rsidR="00FD10E4" w:rsidP="00FD10E4" w:rsidRDefault="00BA4BE5" w14:paraId="1DE6C02A" w14:textId="7ED49585">
      <w:r>
        <w:t>Visit</w:t>
      </w:r>
      <w:r w:rsidR="00FD10E4">
        <w:t xml:space="preserve"> </w:t>
      </w:r>
      <w:hyperlink w:history="1" r:id="rId11">
        <w:r w:rsidRPr="00642314" w:rsidR="00FD10E4">
          <w:rPr>
            <w:rStyle w:val="Hyperlink"/>
          </w:rPr>
          <w:t>www.marin101-580.com</w:t>
        </w:r>
      </w:hyperlink>
      <w:r w:rsidR="00FD10E4">
        <w:t xml:space="preserve"> </w:t>
      </w:r>
      <w:r>
        <w:t>for more</w:t>
      </w:r>
      <w:r w:rsidR="00FD10E4">
        <w:t xml:space="preserve"> information about the project.  </w:t>
      </w:r>
    </w:p>
    <w:p w:rsidRPr="00FD10E4" w:rsidR="00FD10E4" w:rsidP="4FB583F8" w:rsidRDefault="00FD10E4" w14:paraId="743983F5" w14:textId="6E79BE93">
      <w:pPr>
        <w:rPr>
          <w:b w:val="1"/>
          <w:bCs w:val="1"/>
        </w:rPr>
      </w:pPr>
      <w:del w:author="Charles Gardiner" w:date="2024-05-20T15:19:02.868Z" w:id="73782822">
        <w:r w:rsidDel="00FD10E4">
          <w:delText xml:space="preserve"> </w:delText>
        </w:r>
        <w:r w:rsidRPr="4FB583F8" w:rsidDel="00FD10E4">
          <w:rPr>
            <w:b w:val="1"/>
            <w:bCs w:val="1"/>
            <w:rPrChange w:author="Charles Gardiner" w:date="2024-05-20T15:19:13.849Z" w:id="483849127"/>
          </w:rPr>
          <w:delText xml:space="preserve"> </w:delText>
        </w:r>
      </w:del>
      <w:r w:rsidRPr="4FB583F8" w:rsidR="00FD10E4">
        <w:rPr>
          <w:b w:val="1"/>
          <w:bCs w:val="1"/>
          <w:rPrChange w:author="Charles Gardiner" w:date="2024-05-20T15:19:13.85Z" w:id="1535874404"/>
        </w:rPr>
        <w:t>About Transportation Authority of Marin:</w:t>
      </w:r>
      <w:r>
        <w:br/>
      </w:r>
      <w:r w:rsidR="00FD10E4">
        <w:rPr/>
        <w:t xml:space="preserve">TAM administers the expenditure plans for Measure AA, the ½ cent transportation sales tax measure, and Measure B, the $10 Vehicle Registration Fee. As Marin's Congestion Management Agency, TAM coordinates funding and planning for transportation projects that improve mobility, reduce congestion, and provide a transportation system with more options for everyone in Marin County. More information is available at </w:t>
      </w:r>
      <w:hyperlink r:id="R36f120633fb64075">
        <w:r w:rsidRPr="4FB583F8" w:rsidR="00FD10E4">
          <w:rPr>
            <w:rStyle w:val="Hyperlink"/>
            <w:b w:val="1"/>
            <w:bCs w:val="1"/>
          </w:rPr>
          <w:t>www.tam.ca.gov</w:t>
        </w:r>
      </w:hyperlink>
      <w:r w:rsidR="00FD10E4">
        <w:rPr/>
        <w:t>.</w:t>
      </w:r>
    </w:p>
    <w:p w:rsidRPr="00EB0B73" w:rsidR="00422688" w:rsidP="00FD10E4" w:rsidRDefault="00422688" w14:paraId="7D00EE69" w14:textId="6276CEB0">
      <w:pPr>
        <w:pStyle w:val="Heading2"/>
      </w:pPr>
    </w:p>
    <w:sectPr w:rsidRPr="00EB0B73" w:rsidR="00422688" w:rsidSect="00737F7E">
      <w:headerReference w:type="default" r:id="rId13"/>
      <w:footerReference w:type="even" r:id="rId14"/>
      <w:footerReference w:type="default" r:id="rId15"/>
      <w:headerReference w:type="first" r:id="rId16"/>
      <w:pgSz w:w="12240" w:h="15840" w:orient="portrait"/>
      <w:pgMar w:top="1123" w:right="1440" w:bottom="1008" w:left="1440" w:header="432" w:footer="432" w:gutter="0"/>
      <w:cols w:space="720"/>
      <w:titlePg/>
      <w:docGrid w:linePitch="360"/>
    </w:sectPr>
  </w:body>
</w:document>
</file>

<file path=word/comments.xml><?xml version="1.0" encoding="utf-8"?>
<w:comments xmlns:w14="http://schemas.microsoft.com/office/word/2010/wordml" xmlns:w="http://schemas.openxmlformats.org/wordprocessingml/2006/main">
  <w:comment w:initials="CG" w:author="Charles Gardiner" w:date="2024-05-20T08:21:15" w:id="331340175">
    <w:p w:rsidR="4FB583F8" w:rsidRDefault="4FB583F8" w14:paraId="1E96F21B" w14:textId="09E7CE2F">
      <w:pPr>
        <w:pStyle w:val="CommentText"/>
      </w:pPr>
      <w:r w:rsidR="4FB583F8">
        <w:rPr/>
        <w:t>This needs contact information for Molly.</w:t>
      </w:r>
      <w:r>
        <w:rPr>
          <w:rStyle w:val="CommentReference"/>
        </w:rPr>
        <w:annotationRef/>
      </w:r>
    </w:p>
  </w:comment>
  <w:comment w:initials="CG" w:author="Charles Gardiner" w:date="2024-05-20T08:21:43" w:id="362015814">
    <w:p w:rsidR="4FB583F8" w:rsidRDefault="4FB583F8" w14:paraId="58E7FC01" w14:textId="6A8E0DFF">
      <w:pPr>
        <w:pStyle w:val="CommentText"/>
      </w:pPr>
      <w:r w:rsidR="4FB583F8">
        <w:rPr/>
        <w:t>Replace the Convey logo with the TAM logo.</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0" w15:paraId="1E96F21B"/>
  <w15:commentEx w15:done="0" w15:paraId="58E7FC01"/>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0078B74" w16cex:dateUtc="2024-05-20T15:21:15.876Z"/>
  <w16cex:commentExtensible w16cex:durableId="4DF7242F" w16cex:dateUtc="2024-05-20T15:21:43.501Z"/>
</w16cex:commentsExtensible>
</file>

<file path=word/commentsIds.xml><?xml version="1.0" encoding="utf-8"?>
<w16cid:commentsIds xmlns:mc="http://schemas.openxmlformats.org/markup-compatibility/2006" xmlns:w16cid="http://schemas.microsoft.com/office/word/2016/wordml/cid" mc:Ignorable="w16cid">
  <w16cid:commentId w16cid:paraId="1E96F21B" w16cid:durableId="00078B74"/>
  <w16cid:commentId w16cid:paraId="58E7FC01" w16cid:durableId="4DF7242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32D13" w:rsidP="00491479" w:rsidRDefault="00132D13" w14:paraId="4C60DF61" w14:textId="77777777">
      <w:pPr>
        <w:spacing w:after="0"/>
      </w:pPr>
      <w:r>
        <w:separator/>
      </w:r>
    </w:p>
  </w:endnote>
  <w:endnote w:type="continuationSeparator" w:id="0">
    <w:p w:rsidR="00132D13" w:rsidP="00491479" w:rsidRDefault="00132D13" w14:paraId="61B4A6F4"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imes New Roman (Headings CS)">
    <w:altName w:val="Times New Roman"/>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47581661"/>
      <w:docPartObj>
        <w:docPartGallery w:val="Page Numbers (Bottom of Page)"/>
        <w:docPartUnique/>
      </w:docPartObj>
    </w:sdtPr>
    <w:sdtEndPr>
      <w:rPr>
        <w:rStyle w:val="PageNumber"/>
      </w:rPr>
    </w:sdtEndPr>
    <w:sdtContent>
      <w:p w:rsidR="00AB025D" w:rsidP="00D61489" w:rsidRDefault="00AB025D" w14:paraId="6C9CB03C" w14:textId="77777777">
        <w:pPr>
          <w:framePr w:wrap="none" w:hAnchor="margin" w:vAnchor="text"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AB025D" w:rsidRDefault="00AB025D" w14:paraId="5221E9E1" w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25873357"/>
      <w:docPartObj>
        <w:docPartGallery w:val="Page Numbers (Bottom of Page)"/>
        <w:docPartUnique/>
      </w:docPartObj>
    </w:sdtPr>
    <w:sdtEndPr>
      <w:rPr>
        <w:rStyle w:val="PageNumber"/>
      </w:rPr>
    </w:sdtEndPr>
    <w:sdtContent>
      <w:p w:rsidR="00AB025D" w:rsidP="00D61489" w:rsidRDefault="00AB025D" w14:paraId="400DAAE3" w14:textId="77777777">
        <w:pPr>
          <w:framePr w:wrap="none" w:hAnchor="margin" w:vAnchor="text"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AB025D" w:rsidRDefault="00AB025D" w14:paraId="6761A672" w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32D13" w:rsidP="00491479" w:rsidRDefault="00132D13" w14:paraId="69F70B4E" w14:textId="77777777">
      <w:pPr>
        <w:spacing w:after="0"/>
      </w:pPr>
      <w:r>
        <w:separator/>
      </w:r>
    </w:p>
  </w:footnote>
  <w:footnote w:type="continuationSeparator" w:id="0">
    <w:p w:rsidR="00132D13" w:rsidP="00491479" w:rsidRDefault="00132D13" w14:paraId="68A64EEC" w14:textId="7777777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91479" w:rsidP="00491479" w:rsidRDefault="00491479" w14:paraId="2E87B525" w14:textId="77777777">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p14">
  <w:p w:rsidR="00BD4552" w:rsidRDefault="00BD4552" w14:paraId="0794EB27" w14:textId="77777777">
    <w:pPr>
      <w:pStyle w:val="Header"/>
    </w:pPr>
    <w:r>
      <w:rPr>
        <w:noProof/>
      </w:rPr>
      <w:drawing>
        <wp:anchor distT="0" distB="0" distL="114300" distR="114300" simplePos="0" relativeHeight="251659264" behindDoc="1" locked="0" layoutInCell="1" allowOverlap="1" wp14:anchorId="383C139F" wp14:editId="73C97C79">
          <wp:simplePos x="0" y="0"/>
          <wp:positionH relativeFrom="column">
            <wp:posOffset>5093335</wp:posOffset>
          </wp:positionH>
          <wp:positionV relativeFrom="paragraph">
            <wp:posOffset>36830</wp:posOffset>
          </wp:positionV>
          <wp:extent cx="850392" cy="850392"/>
          <wp:effectExtent l="0" t="0" r="635" b="0"/>
          <wp:wrapNone/>
          <wp:docPr id="864161784"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4161784" name="Graphic 864161784"/>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850392" cy="85039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D836DA"/>
    <w:multiLevelType w:val="multilevel"/>
    <w:tmpl w:val="367EFD40"/>
    <w:styleLink w:val="ConveyList"/>
    <w:lvl w:ilvl="0">
      <w:start w:val="1"/>
      <w:numFmt w:val="bullet"/>
      <w:lvlText w:val=""/>
      <w:lvlJc w:val="left"/>
      <w:pPr>
        <w:ind w:left="648" w:hanging="288"/>
      </w:pPr>
      <w:rPr>
        <w:rFonts w:hint="default" w:ascii="Symbol" w:hAnsi="Symbol"/>
        <w:color w:val="70AD47" w:themeColor="accent1"/>
      </w:rPr>
    </w:lvl>
    <w:lvl w:ilvl="1">
      <w:start w:val="1"/>
      <w:numFmt w:val="bullet"/>
      <w:lvlText w:val="—"/>
      <w:lvlJc w:val="left"/>
      <w:pPr>
        <w:ind w:left="1195" w:hanging="288"/>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num w:numId="1" w16cid:durableId="1851871586">
    <w:abstractNumId w:val="0"/>
  </w:num>
  <w:numIdMacAtCleanup w:val="1"/>
</w:numbering>
</file>

<file path=word/people.xml><?xml version="1.0" encoding="utf-8"?>
<w15:people xmlns:mc="http://schemas.openxmlformats.org/markup-compatibility/2006" xmlns:w15="http://schemas.microsoft.com/office/word/2012/wordml" mc:Ignorable="w15">
  <w15:person w15:author="Charles Gardiner">
    <w15:presenceInfo w15:providerId="AD" w15:userId="S::charles_catalystgroupca.com#ext#@conveyinc.onmicrosoft.com::6b35bf5c-885f-4bbd-96bc-325c68d0aba4"/>
  </w15:person>
  <w15:person w15:author="Charles Gardiner">
    <w15:presenceInfo w15:providerId="AD" w15:userId="S::charles_catalystgroupca.com#ext#@conveyinc.onmicrosoft.com::6b35bf5c-885f-4bbd-96bc-325c68d0aba4"/>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59"/>
  <w:attachedTemplate r:id="rId1"/>
  <w:trackRevisions w:val="tru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10E4"/>
    <w:rsid w:val="0001382D"/>
    <w:rsid w:val="00017038"/>
    <w:rsid w:val="00026944"/>
    <w:rsid w:val="0004178F"/>
    <w:rsid w:val="000A62DB"/>
    <w:rsid w:val="00132D13"/>
    <w:rsid w:val="00207759"/>
    <w:rsid w:val="00273185"/>
    <w:rsid w:val="0028383F"/>
    <w:rsid w:val="002D046F"/>
    <w:rsid w:val="002F1B14"/>
    <w:rsid w:val="003010D7"/>
    <w:rsid w:val="00357145"/>
    <w:rsid w:val="003C5035"/>
    <w:rsid w:val="003D274F"/>
    <w:rsid w:val="003E04DE"/>
    <w:rsid w:val="003E5F3C"/>
    <w:rsid w:val="00422688"/>
    <w:rsid w:val="00452EAE"/>
    <w:rsid w:val="00491479"/>
    <w:rsid w:val="004D24F8"/>
    <w:rsid w:val="004F5D58"/>
    <w:rsid w:val="0050053D"/>
    <w:rsid w:val="00543C03"/>
    <w:rsid w:val="00556468"/>
    <w:rsid w:val="00574DF2"/>
    <w:rsid w:val="005804C6"/>
    <w:rsid w:val="005A226C"/>
    <w:rsid w:val="005F05EE"/>
    <w:rsid w:val="0062410F"/>
    <w:rsid w:val="006A5FFB"/>
    <w:rsid w:val="006A6049"/>
    <w:rsid w:val="00737F7E"/>
    <w:rsid w:val="00771E14"/>
    <w:rsid w:val="00776D1C"/>
    <w:rsid w:val="00787734"/>
    <w:rsid w:val="007B14DA"/>
    <w:rsid w:val="007D2AFD"/>
    <w:rsid w:val="007D596E"/>
    <w:rsid w:val="007E2824"/>
    <w:rsid w:val="007E7B75"/>
    <w:rsid w:val="00852383"/>
    <w:rsid w:val="008648B9"/>
    <w:rsid w:val="00877E97"/>
    <w:rsid w:val="00895A94"/>
    <w:rsid w:val="008B32CC"/>
    <w:rsid w:val="008C0053"/>
    <w:rsid w:val="008F02C1"/>
    <w:rsid w:val="008F5012"/>
    <w:rsid w:val="009270A1"/>
    <w:rsid w:val="009550B1"/>
    <w:rsid w:val="009843F3"/>
    <w:rsid w:val="00992092"/>
    <w:rsid w:val="009F7872"/>
    <w:rsid w:val="00A51632"/>
    <w:rsid w:val="00A62210"/>
    <w:rsid w:val="00AB025D"/>
    <w:rsid w:val="00AC3127"/>
    <w:rsid w:val="00B31E18"/>
    <w:rsid w:val="00B51B4A"/>
    <w:rsid w:val="00B93C0D"/>
    <w:rsid w:val="00BA4BE5"/>
    <w:rsid w:val="00BD3C53"/>
    <w:rsid w:val="00BD4552"/>
    <w:rsid w:val="00BD6162"/>
    <w:rsid w:val="00C065F4"/>
    <w:rsid w:val="00C80A0C"/>
    <w:rsid w:val="00CB3456"/>
    <w:rsid w:val="00CC09F3"/>
    <w:rsid w:val="00CC1A22"/>
    <w:rsid w:val="00D87BF7"/>
    <w:rsid w:val="00DD3D91"/>
    <w:rsid w:val="00DE3B2A"/>
    <w:rsid w:val="00E67B1B"/>
    <w:rsid w:val="00EB0B73"/>
    <w:rsid w:val="00EB56B9"/>
    <w:rsid w:val="00EC2BCE"/>
    <w:rsid w:val="00F147BE"/>
    <w:rsid w:val="00FD10E4"/>
    <w:rsid w:val="00FE0F76"/>
    <w:rsid w:val="05632D19"/>
    <w:rsid w:val="2949A1F2"/>
    <w:rsid w:val="2B3172A5"/>
    <w:rsid w:val="2B3172A5"/>
    <w:rsid w:val="3CEB5456"/>
    <w:rsid w:val="3E8724B7"/>
    <w:rsid w:val="407DEC3B"/>
    <w:rsid w:val="4D4346E6"/>
    <w:rsid w:val="4FB583F8"/>
    <w:rsid w:val="5ABA95BE"/>
    <w:rsid w:val="6B79621B"/>
    <w:rsid w:val="77F8F8DC"/>
    <w:rsid w:val="7F8FEB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269152"/>
  <w15:chartTrackingRefBased/>
  <w15:docId w15:val="{9D1EA7DB-4B39-1141-BEC3-A0DBA01C74C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A62DB"/>
    <w:pPr>
      <w:spacing w:after="160"/>
    </w:pPr>
    <w:rPr>
      <w:sz w:val="22"/>
    </w:rPr>
  </w:style>
  <w:style w:type="paragraph" w:styleId="Heading1">
    <w:name w:val="heading 1"/>
    <w:basedOn w:val="Normal"/>
    <w:next w:val="Normal"/>
    <w:link w:val="Heading1Char"/>
    <w:uiPriority w:val="9"/>
    <w:qFormat/>
    <w:rsid w:val="00895A94"/>
    <w:pPr>
      <w:keepNext/>
      <w:keepLines/>
      <w:spacing w:before="360" w:after="80"/>
      <w:outlineLvl w:val="0"/>
    </w:pPr>
    <w:rPr>
      <w:rFonts w:cs="Times New Roman (Headings CS)" w:asciiTheme="majorHAnsi" w:hAnsiTheme="majorHAnsi" w:eastAsiaTheme="majorEastAsia"/>
      <w:b/>
      <w:caps/>
      <w:color w:val="70AD47" w:themeColor="accent1"/>
      <w:sz w:val="28"/>
      <w:szCs w:val="32"/>
    </w:rPr>
  </w:style>
  <w:style w:type="paragraph" w:styleId="Heading2">
    <w:name w:val="heading 2"/>
    <w:basedOn w:val="Normal"/>
    <w:next w:val="Normal"/>
    <w:link w:val="Heading2Char"/>
    <w:uiPriority w:val="9"/>
    <w:unhideWhenUsed/>
    <w:qFormat/>
    <w:rsid w:val="000A62DB"/>
    <w:pPr>
      <w:keepNext/>
      <w:keepLines/>
      <w:spacing w:before="120" w:after="60"/>
      <w:outlineLvl w:val="1"/>
    </w:pPr>
    <w:rPr>
      <w:rFonts w:asciiTheme="majorHAnsi" w:hAnsiTheme="majorHAnsi" w:eastAsiaTheme="majorEastAsia" w:cstheme="majorBidi"/>
      <w:b/>
      <w:sz w:val="24"/>
      <w:szCs w:val="26"/>
    </w:rPr>
  </w:style>
  <w:style w:type="paragraph" w:styleId="Heading3">
    <w:name w:val="heading 3"/>
    <w:basedOn w:val="Normal"/>
    <w:next w:val="Normal"/>
    <w:link w:val="Heading3Char"/>
    <w:uiPriority w:val="9"/>
    <w:semiHidden/>
    <w:unhideWhenUsed/>
    <w:qFormat/>
    <w:rsid w:val="005A226C"/>
    <w:pPr>
      <w:keepNext/>
      <w:keepLines/>
      <w:spacing w:before="40" w:after="40"/>
      <w:outlineLvl w:val="2"/>
    </w:pPr>
    <w:rPr>
      <w:rFonts w:asciiTheme="majorHAnsi" w:hAnsiTheme="majorHAnsi" w:eastAsiaTheme="majorEastAsia" w:cstheme="majorBidi"/>
      <w:b/>
      <w:i/>
    </w:rPr>
  </w:style>
  <w:style w:type="paragraph" w:styleId="Heading4">
    <w:name w:val="heading 4"/>
    <w:basedOn w:val="Normal"/>
    <w:next w:val="Normal"/>
    <w:link w:val="Heading4Char"/>
    <w:uiPriority w:val="9"/>
    <w:semiHidden/>
    <w:unhideWhenUsed/>
    <w:qFormat/>
    <w:rsid w:val="005A226C"/>
    <w:pPr>
      <w:keepNext/>
      <w:keepLines/>
      <w:spacing w:before="40" w:after="40"/>
      <w:outlineLvl w:val="3"/>
    </w:pPr>
    <w:rPr>
      <w:rFonts w:asciiTheme="majorHAnsi" w:hAnsiTheme="majorHAnsi" w:eastAsiaTheme="majorEastAsia" w:cstheme="majorBidi"/>
      <w:iCs/>
      <w:u w:val="single"/>
    </w:rPr>
  </w:style>
  <w:style w:type="paragraph" w:styleId="Heading5">
    <w:name w:val="heading 5"/>
    <w:basedOn w:val="Normal"/>
    <w:next w:val="Normal"/>
    <w:link w:val="Heading5Char"/>
    <w:uiPriority w:val="9"/>
    <w:semiHidden/>
    <w:unhideWhenUsed/>
    <w:qFormat/>
    <w:rsid w:val="005A226C"/>
    <w:pPr>
      <w:keepNext/>
      <w:keepLines/>
      <w:spacing w:before="40" w:after="40"/>
      <w:outlineLvl w:val="4"/>
    </w:pPr>
    <w:rPr>
      <w:rFonts w:asciiTheme="majorHAnsi" w:hAnsiTheme="majorHAnsi" w:eastAsiaTheme="majorEastAsia" w:cstheme="majorBidi"/>
      <w:i/>
    </w:rPr>
  </w:style>
  <w:style w:type="paragraph" w:styleId="Heading6">
    <w:name w:val="heading 6"/>
    <w:basedOn w:val="Normal"/>
    <w:next w:val="Normal"/>
    <w:link w:val="Heading6Char"/>
    <w:uiPriority w:val="9"/>
    <w:semiHidden/>
    <w:unhideWhenUsed/>
    <w:qFormat/>
    <w:rsid w:val="005A226C"/>
    <w:pPr>
      <w:keepNext/>
      <w:keepLines/>
      <w:spacing w:before="40" w:after="0"/>
      <w:outlineLvl w:val="5"/>
    </w:pPr>
    <w:rPr>
      <w:rFonts w:asciiTheme="majorHAnsi" w:hAnsiTheme="majorHAnsi" w:eastAsiaTheme="majorEastAsia" w:cstheme="majorBidi"/>
    </w:rPr>
  </w:style>
  <w:style w:type="paragraph" w:styleId="Heading7">
    <w:name w:val="heading 7"/>
    <w:basedOn w:val="Normal"/>
    <w:next w:val="Normal"/>
    <w:link w:val="Heading7Char"/>
    <w:uiPriority w:val="9"/>
    <w:semiHidden/>
    <w:unhideWhenUsed/>
    <w:qFormat/>
    <w:rsid w:val="005A226C"/>
    <w:pPr>
      <w:keepNext/>
      <w:keepLines/>
      <w:spacing w:before="40" w:after="0"/>
      <w:outlineLvl w:val="6"/>
    </w:pPr>
    <w:rPr>
      <w:rFonts w:asciiTheme="majorHAnsi" w:hAnsiTheme="majorHAnsi" w:eastAsiaTheme="majorEastAsia" w:cstheme="majorBidi"/>
      <w:i/>
      <w:iCs/>
    </w:rPr>
  </w:style>
  <w:style w:type="paragraph" w:styleId="Heading8">
    <w:name w:val="heading 8"/>
    <w:basedOn w:val="Normal"/>
    <w:next w:val="Normal"/>
    <w:link w:val="Heading8Char"/>
    <w:uiPriority w:val="9"/>
    <w:semiHidden/>
    <w:unhideWhenUsed/>
    <w:qFormat/>
    <w:rsid w:val="005A226C"/>
    <w:pPr>
      <w:keepNext/>
      <w:keepLines/>
      <w:spacing w:before="40" w:after="0"/>
      <w:outlineLvl w:val="7"/>
    </w:pPr>
    <w:rPr>
      <w:rFonts w:asciiTheme="majorHAnsi" w:hAnsiTheme="majorHAnsi" w:eastAsiaTheme="majorEastAsia" w:cstheme="majorBidi"/>
      <w:sz w:val="21"/>
      <w:szCs w:val="21"/>
    </w:rPr>
  </w:style>
  <w:style w:type="paragraph" w:styleId="Heading9">
    <w:name w:val="heading 9"/>
    <w:basedOn w:val="Normal"/>
    <w:next w:val="Normal"/>
    <w:link w:val="Heading9Char"/>
    <w:uiPriority w:val="9"/>
    <w:semiHidden/>
    <w:unhideWhenUsed/>
    <w:qFormat/>
    <w:rsid w:val="005A226C"/>
    <w:pPr>
      <w:keepNext/>
      <w:keepLines/>
      <w:spacing w:before="40" w:after="0"/>
      <w:outlineLvl w:val="8"/>
    </w:pPr>
    <w:rPr>
      <w:rFonts w:asciiTheme="majorHAnsi" w:hAnsiTheme="majorHAnsi" w:eastAsiaTheme="majorEastAsia" w:cstheme="majorBidi"/>
      <w:i/>
      <w:iCs/>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895A94"/>
    <w:rPr>
      <w:rFonts w:cs="Times New Roman (Headings CS)" w:asciiTheme="majorHAnsi" w:hAnsiTheme="majorHAnsi" w:eastAsiaTheme="majorEastAsia"/>
      <w:b/>
      <w:caps/>
      <w:color w:val="70AD47" w:themeColor="accent1"/>
      <w:sz w:val="28"/>
      <w:szCs w:val="32"/>
    </w:rPr>
  </w:style>
  <w:style w:type="paragraph" w:styleId="ListParagraph">
    <w:name w:val="List Paragraph"/>
    <w:basedOn w:val="Normal"/>
    <w:uiPriority w:val="34"/>
    <w:rsid w:val="00026944"/>
    <w:pPr>
      <w:spacing w:after="300"/>
      <w:ind w:left="720"/>
      <w:contextualSpacing/>
    </w:pPr>
  </w:style>
  <w:style w:type="paragraph" w:styleId="Title">
    <w:name w:val="Title"/>
    <w:basedOn w:val="Normal"/>
    <w:next w:val="Normal"/>
    <w:link w:val="TitleChar"/>
    <w:uiPriority w:val="10"/>
    <w:qFormat/>
    <w:rsid w:val="008C0053"/>
    <w:pPr>
      <w:pBdr>
        <w:bottom w:val="single" w:color="auto" w:sz="18" w:space="1"/>
      </w:pBdr>
      <w:spacing w:after="480"/>
      <w:contextualSpacing/>
    </w:pPr>
    <w:rPr>
      <w:rFonts w:asciiTheme="majorHAnsi" w:hAnsiTheme="majorHAnsi" w:eastAsiaTheme="majorEastAsia" w:cstheme="majorBidi"/>
      <w:b/>
      <w:spacing w:val="-10"/>
      <w:kern w:val="28"/>
      <w:sz w:val="28"/>
      <w:szCs w:val="56"/>
    </w:rPr>
  </w:style>
  <w:style w:type="character" w:styleId="TitleChar" w:customStyle="1">
    <w:name w:val="Title Char"/>
    <w:basedOn w:val="DefaultParagraphFont"/>
    <w:link w:val="Title"/>
    <w:uiPriority w:val="10"/>
    <w:rsid w:val="008C0053"/>
    <w:rPr>
      <w:rFonts w:asciiTheme="majorHAnsi" w:hAnsiTheme="majorHAnsi" w:eastAsiaTheme="majorEastAsia" w:cstheme="majorBidi"/>
      <w:b/>
      <w:spacing w:val="-10"/>
      <w:kern w:val="28"/>
      <w:sz w:val="28"/>
      <w:szCs w:val="56"/>
    </w:rPr>
  </w:style>
  <w:style w:type="character" w:styleId="Heading2Char" w:customStyle="1">
    <w:name w:val="Heading 2 Char"/>
    <w:basedOn w:val="DefaultParagraphFont"/>
    <w:link w:val="Heading2"/>
    <w:uiPriority w:val="9"/>
    <w:rsid w:val="000A62DB"/>
    <w:rPr>
      <w:rFonts w:asciiTheme="majorHAnsi" w:hAnsiTheme="majorHAnsi" w:eastAsiaTheme="majorEastAsia" w:cstheme="majorBidi"/>
      <w:b/>
      <w:szCs w:val="26"/>
    </w:rPr>
  </w:style>
  <w:style w:type="numbering" w:styleId="ConveyList" w:customStyle="1">
    <w:name w:val="Convey List"/>
    <w:uiPriority w:val="99"/>
    <w:rsid w:val="00452EAE"/>
    <w:pPr>
      <w:numPr>
        <w:numId w:val="1"/>
      </w:numPr>
    </w:pPr>
  </w:style>
  <w:style w:type="character" w:styleId="Hyperlink">
    <w:name w:val="Hyperlink"/>
    <w:basedOn w:val="DefaultParagraphFont"/>
    <w:uiPriority w:val="99"/>
    <w:unhideWhenUsed/>
    <w:rsid w:val="009550B1"/>
    <w:rPr>
      <w:color w:val="auto"/>
      <w:u w:val="single" w:color="70AD47" w:themeColor="accent1"/>
    </w:rPr>
  </w:style>
  <w:style w:type="character" w:styleId="UnresolvedMention">
    <w:name w:val="Unresolved Mention"/>
    <w:basedOn w:val="DefaultParagraphFont"/>
    <w:uiPriority w:val="99"/>
    <w:semiHidden/>
    <w:unhideWhenUsed/>
    <w:rsid w:val="00B31E18"/>
    <w:rPr>
      <w:color w:val="605E5C"/>
      <w:bdr w:val="none" w:color="auto" w:sz="0" w:space="0"/>
      <w:shd w:val="clear" w:color="auto" w:fill="EAEBEC" w:themeFill="background2"/>
    </w:rPr>
  </w:style>
  <w:style w:type="character" w:styleId="FollowedHyperlink">
    <w:name w:val="FollowedHyperlink"/>
    <w:basedOn w:val="DefaultParagraphFont"/>
    <w:uiPriority w:val="99"/>
    <w:semiHidden/>
    <w:unhideWhenUsed/>
    <w:rsid w:val="003E5F3C"/>
    <w:rPr>
      <w:color w:val="auto"/>
      <w:u w:val="single" w:color="70AD47" w:themeColor="accent1"/>
    </w:rPr>
  </w:style>
  <w:style w:type="paragraph" w:styleId="NoSpacing">
    <w:name w:val="No Spacing"/>
    <w:uiPriority w:val="1"/>
    <w:qFormat/>
    <w:rsid w:val="00F147BE"/>
    <w:rPr>
      <w:sz w:val="22"/>
    </w:rPr>
  </w:style>
  <w:style w:type="paragraph" w:styleId="TOC3">
    <w:name w:val="toc 3"/>
    <w:basedOn w:val="Normal"/>
    <w:next w:val="Normal"/>
    <w:autoRedefine/>
    <w:uiPriority w:val="39"/>
    <w:semiHidden/>
    <w:unhideWhenUsed/>
    <w:rsid w:val="003010D7"/>
    <w:pPr>
      <w:spacing w:after="0"/>
      <w:ind w:left="440"/>
    </w:pPr>
    <w:rPr>
      <w:rFonts w:cstheme="minorHAnsi"/>
      <w:sz w:val="20"/>
      <w:szCs w:val="20"/>
    </w:rPr>
  </w:style>
  <w:style w:type="paragraph" w:styleId="TOC4">
    <w:name w:val="toc 4"/>
    <w:basedOn w:val="Normal"/>
    <w:next w:val="Normal"/>
    <w:autoRedefine/>
    <w:uiPriority w:val="39"/>
    <w:semiHidden/>
    <w:unhideWhenUsed/>
    <w:rsid w:val="003010D7"/>
    <w:pPr>
      <w:spacing w:after="0"/>
      <w:ind w:left="660"/>
    </w:pPr>
    <w:rPr>
      <w:rFonts w:cstheme="minorHAnsi"/>
      <w:sz w:val="20"/>
      <w:szCs w:val="20"/>
    </w:rPr>
  </w:style>
  <w:style w:type="paragraph" w:styleId="TOC5">
    <w:name w:val="toc 5"/>
    <w:basedOn w:val="Normal"/>
    <w:next w:val="Normal"/>
    <w:autoRedefine/>
    <w:uiPriority w:val="39"/>
    <w:semiHidden/>
    <w:unhideWhenUsed/>
    <w:rsid w:val="003010D7"/>
    <w:pPr>
      <w:spacing w:after="0"/>
      <w:ind w:left="880"/>
    </w:pPr>
    <w:rPr>
      <w:rFonts w:cstheme="minorHAnsi"/>
      <w:sz w:val="20"/>
      <w:szCs w:val="20"/>
    </w:rPr>
  </w:style>
  <w:style w:type="paragraph" w:styleId="TOC6">
    <w:name w:val="toc 6"/>
    <w:basedOn w:val="Normal"/>
    <w:next w:val="Normal"/>
    <w:autoRedefine/>
    <w:uiPriority w:val="39"/>
    <w:semiHidden/>
    <w:unhideWhenUsed/>
    <w:rsid w:val="003010D7"/>
    <w:pPr>
      <w:spacing w:after="0"/>
      <w:ind w:left="1100"/>
    </w:pPr>
    <w:rPr>
      <w:rFonts w:cstheme="minorHAnsi"/>
      <w:sz w:val="20"/>
      <w:szCs w:val="20"/>
    </w:rPr>
  </w:style>
  <w:style w:type="paragraph" w:styleId="TOC7">
    <w:name w:val="toc 7"/>
    <w:basedOn w:val="Normal"/>
    <w:next w:val="Normal"/>
    <w:autoRedefine/>
    <w:uiPriority w:val="39"/>
    <w:semiHidden/>
    <w:unhideWhenUsed/>
    <w:rsid w:val="003010D7"/>
    <w:pPr>
      <w:spacing w:after="0"/>
      <w:ind w:left="1320"/>
    </w:pPr>
    <w:rPr>
      <w:rFonts w:cstheme="minorHAnsi"/>
      <w:sz w:val="20"/>
      <w:szCs w:val="20"/>
    </w:rPr>
  </w:style>
  <w:style w:type="paragraph" w:styleId="TOC8">
    <w:name w:val="toc 8"/>
    <w:basedOn w:val="Normal"/>
    <w:next w:val="Normal"/>
    <w:autoRedefine/>
    <w:uiPriority w:val="39"/>
    <w:semiHidden/>
    <w:unhideWhenUsed/>
    <w:rsid w:val="003010D7"/>
    <w:pPr>
      <w:spacing w:after="0"/>
      <w:ind w:left="1540"/>
    </w:pPr>
    <w:rPr>
      <w:rFonts w:cstheme="minorHAnsi"/>
      <w:sz w:val="20"/>
      <w:szCs w:val="20"/>
    </w:rPr>
  </w:style>
  <w:style w:type="paragraph" w:styleId="TOC9">
    <w:name w:val="toc 9"/>
    <w:basedOn w:val="Normal"/>
    <w:next w:val="Normal"/>
    <w:autoRedefine/>
    <w:uiPriority w:val="39"/>
    <w:semiHidden/>
    <w:unhideWhenUsed/>
    <w:rsid w:val="003010D7"/>
    <w:pPr>
      <w:spacing w:after="0"/>
      <w:ind w:left="1760"/>
    </w:pPr>
    <w:rPr>
      <w:rFonts w:cstheme="minorHAnsi"/>
      <w:sz w:val="20"/>
      <w:szCs w:val="20"/>
    </w:rPr>
  </w:style>
  <w:style w:type="character" w:styleId="Heading3Char" w:customStyle="1">
    <w:name w:val="Heading 3 Char"/>
    <w:basedOn w:val="DefaultParagraphFont"/>
    <w:link w:val="Heading3"/>
    <w:uiPriority w:val="9"/>
    <w:semiHidden/>
    <w:rsid w:val="005A226C"/>
    <w:rPr>
      <w:rFonts w:asciiTheme="majorHAnsi" w:hAnsiTheme="majorHAnsi" w:eastAsiaTheme="majorEastAsia" w:cstheme="majorBidi"/>
      <w:b/>
      <w:i/>
      <w:sz w:val="22"/>
    </w:rPr>
  </w:style>
  <w:style w:type="paragraph" w:styleId="TOCHeading">
    <w:name w:val="TOC Heading"/>
    <w:basedOn w:val="Heading1"/>
    <w:next w:val="Normal"/>
    <w:uiPriority w:val="39"/>
    <w:semiHidden/>
    <w:unhideWhenUsed/>
    <w:qFormat/>
    <w:rsid w:val="00B31E18"/>
    <w:pPr>
      <w:spacing w:before="240" w:after="0"/>
      <w:outlineLvl w:val="9"/>
    </w:pPr>
    <w:rPr>
      <w:rFonts w:cstheme="majorBidi"/>
      <w:b w:val="0"/>
      <w:caps w:val="0"/>
      <w:sz w:val="32"/>
    </w:rPr>
  </w:style>
  <w:style w:type="character" w:styleId="SmartHyperlink">
    <w:name w:val="Smart Hyperlink"/>
    <w:basedOn w:val="DefaultParagraphFont"/>
    <w:uiPriority w:val="99"/>
    <w:semiHidden/>
    <w:unhideWhenUsed/>
    <w:rsid w:val="00B31E18"/>
    <w:rPr>
      <w:u w:val="dotted" w:color="70AD47" w:themeColor="accent1"/>
    </w:rPr>
  </w:style>
  <w:style w:type="character" w:styleId="SmartLink">
    <w:name w:val="Smart Link"/>
    <w:basedOn w:val="DefaultParagraphFont"/>
    <w:uiPriority w:val="99"/>
    <w:semiHidden/>
    <w:unhideWhenUsed/>
    <w:rsid w:val="00B31E18"/>
    <w:rPr>
      <w:color w:val="auto"/>
      <w:u w:val="single" w:color="70AD47" w:themeColor="accent1"/>
      <w:shd w:val="clear" w:color="auto" w:fill="F3F2F1"/>
    </w:rPr>
  </w:style>
  <w:style w:type="character" w:styleId="Mention">
    <w:name w:val="Mention"/>
    <w:basedOn w:val="DefaultParagraphFont"/>
    <w:uiPriority w:val="99"/>
    <w:semiHidden/>
    <w:unhideWhenUsed/>
    <w:rsid w:val="00B31E18"/>
    <w:rPr>
      <w:color w:val="6395CE" w:themeColor="accent3"/>
      <w:bdr w:val="none" w:color="auto" w:sz="0" w:space="0"/>
      <w:shd w:val="clear" w:color="auto" w:fill="EAEBEC" w:themeFill="background2"/>
    </w:rPr>
  </w:style>
  <w:style w:type="character" w:styleId="Hashtag">
    <w:name w:val="Hashtag"/>
    <w:basedOn w:val="DefaultParagraphFont"/>
    <w:uiPriority w:val="99"/>
    <w:semiHidden/>
    <w:unhideWhenUsed/>
    <w:rsid w:val="00B31E18"/>
    <w:rPr>
      <w:color w:val="6395CE" w:themeColor="accent3"/>
      <w:bdr w:val="none" w:color="auto" w:sz="0" w:space="0"/>
      <w:shd w:val="clear" w:color="auto" w:fill="EAEBEC" w:themeFill="background2"/>
    </w:rPr>
  </w:style>
  <w:style w:type="character" w:styleId="PageNumber">
    <w:name w:val="page number"/>
    <w:basedOn w:val="DefaultParagraphFont"/>
    <w:uiPriority w:val="99"/>
    <w:semiHidden/>
    <w:unhideWhenUsed/>
    <w:rsid w:val="00AB025D"/>
  </w:style>
  <w:style w:type="character" w:styleId="Heading4Char" w:customStyle="1">
    <w:name w:val="Heading 4 Char"/>
    <w:basedOn w:val="DefaultParagraphFont"/>
    <w:link w:val="Heading4"/>
    <w:uiPriority w:val="9"/>
    <w:semiHidden/>
    <w:rsid w:val="005A226C"/>
    <w:rPr>
      <w:rFonts w:asciiTheme="majorHAnsi" w:hAnsiTheme="majorHAnsi" w:eastAsiaTheme="majorEastAsia" w:cstheme="majorBidi"/>
      <w:iCs/>
      <w:sz w:val="22"/>
      <w:u w:val="single"/>
    </w:rPr>
  </w:style>
  <w:style w:type="paragraph" w:styleId="Header">
    <w:name w:val="header"/>
    <w:basedOn w:val="Normal"/>
    <w:link w:val="HeaderChar"/>
    <w:uiPriority w:val="99"/>
    <w:unhideWhenUsed/>
    <w:rsid w:val="00BD4552"/>
    <w:pPr>
      <w:tabs>
        <w:tab w:val="center" w:pos="4680"/>
        <w:tab w:val="right" w:pos="9360"/>
      </w:tabs>
      <w:spacing w:after="0"/>
    </w:pPr>
  </w:style>
  <w:style w:type="character" w:styleId="HeaderChar" w:customStyle="1">
    <w:name w:val="Header Char"/>
    <w:basedOn w:val="DefaultParagraphFont"/>
    <w:link w:val="Header"/>
    <w:uiPriority w:val="99"/>
    <w:rsid w:val="00BD4552"/>
    <w:rPr>
      <w:sz w:val="22"/>
    </w:rPr>
  </w:style>
  <w:style w:type="paragraph" w:styleId="Footer">
    <w:name w:val="footer"/>
    <w:basedOn w:val="Normal"/>
    <w:link w:val="FooterChar"/>
    <w:uiPriority w:val="99"/>
    <w:unhideWhenUsed/>
    <w:rsid w:val="00BD4552"/>
    <w:pPr>
      <w:tabs>
        <w:tab w:val="center" w:pos="4680"/>
        <w:tab w:val="right" w:pos="9360"/>
      </w:tabs>
      <w:spacing w:after="0"/>
    </w:pPr>
  </w:style>
  <w:style w:type="character" w:styleId="FooterChar" w:customStyle="1">
    <w:name w:val="Footer Char"/>
    <w:basedOn w:val="DefaultParagraphFont"/>
    <w:link w:val="Footer"/>
    <w:uiPriority w:val="99"/>
    <w:rsid w:val="00BD4552"/>
    <w:rPr>
      <w:sz w:val="22"/>
    </w:rPr>
  </w:style>
  <w:style w:type="character" w:styleId="Heading5Char" w:customStyle="1">
    <w:name w:val="Heading 5 Char"/>
    <w:basedOn w:val="DefaultParagraphFont"/>
    <w:link w:val="Heading5"/>
    <w:uiPriority w:val="9"/>
    <w:semiHidden/>
    <w:rsid w:val="005A226C"/>
    <w:rPr>
      <w:rFonts w:asciiTheme="majorHAnsi" w:hAnsiTheme="majorHAnsi" w:eastAsiaTheme="majorEastAsia" w:cstheme="majorBidi"/>
      <w:i/>
      <w:sz w:val="22"/>
    </w:rPr>
  </w:style>
  <w:style w:type="character" w:styleId="Heading6Char" w:customStyle="1">
    <w:name w:val="Heading 6 Char"/>
    <w:basedOn w:val="DefaultParagraphFont"/>
    <w:link w:val="Heading6"/>
    <w:uiPriority w:val="9"/>
    <w:semiHidden/>
    <w:rsid w:val="005A226C"/>
    <w:rPr>
      <w:rFonts w:asciiTheme="majorHAnsi" w:hAnsiTheme="majorHAnsi" w:eastAsiaTheme="majorEastAsia" w:cstheme="majorBidi"/>
      <w:sz w:val="22"/>
    </w:rPr>
  </w:style>
  <w:style w:type="character" w:styleId="Heading7Char" w:customStyle="1">
    <w:name w:val="Heading 7 Char"/>
    <w:basedOn w:val="DefaultParagraphFont"/>
    <w:link w:val="Heading7"/>
    <w:uiPriority w:val="9"/>
    <w:semiHidden/>
    <w:rsid w:val="005A226C"/>
    <w:rPr>
      <w:rFonts w:asciiTheme="majorHAnsi" w:hAnsiTheme="majorHAnsi" w:eastAsiaTheme="majorEastAsia" w:cstheme="majorBidi"/>
      <w:i/>
      <w:iCs/>
      <w:sz w:val="22"/>
    </w:rPr>
  </w:style>
  <w:style w:type="character" w:styleId="Heading8Char" w:customStyle="1">
    <w:name w:val="Heading 8 Char"/>
    <w:basedOn w:val="DefaultParagraphFont"/>
    <w:link w:val="Heading8"/>
    <w:uiPriority w:val="9"/>
    <w:semiHidden/>
    <w:rsid w:val="005A226C"/>
    <w:rPr>
      <w:rFonts w:asciiTheme="majorHAnsi" w:hAnsiTheme="majorHAnsi" w:eastAsiaTheme="majorEastAsia" w:cstheme="majorBidi"/>
      <w:sz w:val="21"/>
      <w:szCs w:val="21"/>
    </w:rPr>
  </w:style>
  <w:style w:type="character" w:styleId="Heading9Char" w:customStyle="1">
    <w:name w:val="Heading 9 Char"/>
    <w:basedOn w:val="DefaultParagraphFont"/>
    <w:link w:val="Heading9"/>
    <w:uiPriority w:val="9"/>
    <w:semiHidden/>
    <w:rsid w:val="005A226C"/>
    <w:rPr>
      <w:rFonts w:asciiTheme="majorHAnsi" w:hAnsiTheme="majorHAnsi" w:eastAsiaTheme="majorEastAsia" w:cstheme="majorBidi"/>
      <w:i/>
      <w:iCs/>
      <w:sz w:val="21"/>
      <w:szCs w:val="21"/>
    </w:rPr>
  </w:style>
  <w:style w:type="paragraph" w:styleId="CommentText">
    <w:name w:val="annotation text"/>
    <w:basedOn w:val="Normal"/>
    <w:link w:val="CommentTextChar"/>
    <w:uiPriority w:val="99"/>
    <w:unhideWhenUsed/>
    <w:rsid w:val="00FD10E4"/>
    <w:pPr>
      <w:spacing w:after="0"/>
    </w:pPr>
    <w:rPr>
      <w:rFonts w:ascii="Times New Roman" w:hAnsi="Times New Roman" w:eastAsia="Times New Roman" w:cs="Times New Roman"/>
      <w:kern w:val="0"/>
      <w:sz w:val="20"/>
      <w:szCs w:val="20"/>
      <w14:ligatures w14:val="none"/>
    </w:rPr>
  </w:style>
  <w:style w:type="character" w:styleId="CommentTextChar" w:customStyle="1">
    <w:name w:val="Comment Text Char"/>
    <w:basedOn w:val="DefaultParagraphFont"/>
    <w:link w:val="CommentText"/>
    <w:uiPriority w:val="99"/>
    <w:rsid w:val="00FD10E4"/>
    <w:rPr>
      <w:rFonts w:ascii="Times New Roman" w:hAnsi="Times New Roman" w:eastAsia="Times New Roman" w:cs="Times New Roman"/>
      <w:kern w:val="0"/>
      <w:sz w:val="20"/>
      <w:szCs w:val="20"/>
      <w14:ligatures w14:val="none"/>
    </w:rPr>
  </w:style>
  <w:style w:type="character" w:styleId="CommentReference">
    <w:name w:val="annotation reference"/>
    <w:basedOn w:val="DefaultParagraphFont"/>
    <w:uiPriority w:val="99"/>
    <w:semiHidden/>
    <w:unhideWhenUsed/>
    <w:rsid w:val="00FD10E4"/>
    <w:rPr>
      <w:sz w:val="16"/>
      <w:szCs w:val="16"/>
    </w:rPr>
  </w:style>
  <w:style w:type="paragraph" w:styleId="NormalWeb">
    <w:name w:val="Normal (Web)"/>
    <w:basedOn w:val="Normal"/>
    <w:uiPriority w:val="99"/>
    <w:semiHidden/>
    <w:unhideWhenUsed/>
    <w:rsid w:val="00FD10E4"/>
    <w:rPr>
      <w:rFonts w:ascii="Times New Roman" w:hAnsi="Times New Roman" w:cs="Times New Roman"/>
      <w:sz w:val="24"/>
    </w:rPr>
  </w:style>
  <w:style w:type="paragraph" w:styleId="Revision">
    <w:name w:val="Revision"/>
    <w:hidden/>
    <w:uiPriority w:val="99"/>
    <w:semiHidden/>
    <w:rsid w:val="00C065F4"/>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1147302">
      <w:bodyDiv w:val="1"/>
      <w:marLeft w:val="0"/>
      <w:marRight w:val="0"/>
      <w:marTop w:val="0"/>
      <w:marBottom w:val="0"/>
      <w:divBdr>
        <w:top w:val="none" w:sz="0" w:space="0" w:color="auto"/>
        <w:left w:val="none" w:sz="0" w:space="0" w:color="auto"/>
        <w:bottom w:val="none" w:sz="0" w:space="0" w:color="auto"/>
        <w:right w:val="none" w:sz="0" w:space="0" w:color="auto"/>
      </w:divBdr>
      <w:divsChild>
        <w:div w:id="2025667760">
          <w:marLeft w:val="0"/>
          <w:marRight w:val="0"/>
          <w:marTop w:val="0"/>
          <w:marBottom w:val="0"/>
          <w:divBdr>
            <w:top w:val="none" w:sz="0" w:space="0" w:color="auto"/>
            <w:left w:val="none" w:sz="0" w:space="0" w:color="auto"/>
            <w:bottom w:val="none" w:sz="0" w:space="0" w:color="auto"/>
            <w:right w:val="none" w:sz="0" w:space="0" w:color="auto"/>
          </w:divBdr>
          <w:divsChild>
            <w:div w:id="1228413813">
              <w:marLeft w:val="0"/>
              <w:marRight w:val="0"/>
              <w:marTop w:val="0"/>
              <w:marBottom w:val="0"/>
              <w:divBdr>
                <w:top w:val="none" w:sz="0" w:space="0" w:color="auto"/>
                <w:left w:val="none" w:sz="0" w:space="0" w:color="auto"/>
                <w:bottom w:val="none" w:sz="0" w:space="0" w:color="auto"/>
                <w:right w:val="none" w:sz="0" w:space="0" w:color="auto"/>
              </w:divBdr>
              <w:divsChild>
                <w:div w:id="44369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0477">
      <w:bodyDiv w:val="1"/>
      <w:marLeft w:val="0"/>
      <w:marRight w:val="0"/>
      <w:marTop w:val="0"/>
      <w:marBottom w:val="0"/>
      <w:divBdr>
        <w:top w:val="none" w:sz="0" w:space="0" w:color="auto"/>
        <w:left w:val="none" w:sz="0" w:space="0" w:color="auto"/>
        <w:bottom w:val="none" w:sz="0" w:space="0" w:color="auto"/>
        <w:right w:val="none" w:sz="0" w:space="0" w:color="auto"/>
      </w:divBdr>
      <w:divsChild>
        <w:div w:id="1949116468">
          <w:marLeft w:val="0"/>
          <w:marRight w:val="0"/>
          <w:marTop w:val="0"/>
          <w:marBottom w:val="0"/>
          <w:divBdr>
            <w:top w:val="none" w:sz="0" w:space="0" w:color="auto"/>
            <w:left w:val="none" w:sz="0" w:space="0" w:color="auto"/>
            <w:bottom w:val="none" w:sz="0" w:space="0" w:color="auto"/>
            <w:right w:val="none" w:sz="0" w:space="0" w:color="auto"/>
          </w:divBdr>
          <w:divsChild>
            <w:div w:id="1694960604">
              <w:marLeft w:val="0"/>
              <w:marRight w:val="0"/>
              <w:marTop w:val="0"/>
              <w:marBottom w:val="0"/>
              <w:divBdr>
                <w:top w:val="none" w:sz="0" w:space="0" w:color="auto"/>
                <w:left w:val="none" w:sz="0" w:space="0" w:color="auto"/>
                <w:bottom w:val="none" w:sz="0" w:space="0" w:color="auto"/>
                <w:right w:val="none" w:sz="0" w:space="0" w:color="auto"/>
              </w:divBdr>
              <w:divsChild>
                <w:div w:id="1702123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028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microsoft.com/office/2011/relationships/people" Target="peop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www.marin101-580.com" TargetMode="External"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 Type="http://schemas.openxmlformats.org/officeDocument/2006/relationships/comments" Target="comments.xml" Id="Ra751788de6ee4eab" /><Relationship Type="http://schemas.microsoft.com/office/2011/relationships/commentsExtended" Target="commentsExtended.xml" Id="R7abb17c04283457a" /><Relationship Type="http://schemas.microsoft.com/office/2016/09/relationships/commentsIds" Target="commentsIds.xml" Id="R228206fc27044a60" /><Relationship Type="http://schemas.microsoft.com/office/2018/08/relationships/commentsExtensible" Target="commentsExtensible.xml" Id="R7671a59f7b8e4c16" /><Relationship Type="http://schemas.openxmlformats.org/officeDocument/2006/relationships/hyperlink" Target="http://www.tam.ca.gov" TargetMode="External" Id="R36f120633fb64075" /></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https://conveyinc.sharepoint.com/OrgAssets/Memo%20(2024-03).dotx" TargetMode="External"/></Relationships>
</file>

<file path=word/theme/theme1.xml><?xml version="1.0" encoding="utf-8"?>
<a:theme xmlns:a="http://schemas.openxmlformats.org/drawingml/2006/main" name="Office Theme">
  <a:themeElements>
    <a:clrScheme name="Convey Doc">
      <a:dk1>
        <a:srgbClr val="000000"/>
      </a:dk1>
      <a:lt1>
        <a:srgbClr val="FFFFFF"/>
      </a:lt1>
      <a:dk2>
        <a:srgbClr val="44546A"/>
      </a:dk2>
      <a:lt2>
        <a:srgbClr val="EAEBEC"/>
      </a:lt2>
      <a:accent1>
        <a:srgbClr val="70AD47"/>
      </a:accent1>
      <a:accent2>
        <a:srgbClr val="44546A"/>
      </a:accent2>
      <a:accent3>
        <a:srgbClr val="6395CE"/>
      </a:accent3>
      <a:accent4>
        <a:srgbClr val="F5B51A"/>
      </a:accent4>
      <a:accent5>
        <a:srgbClr val="EAEBEC"/>
      </a:accent5>
      <a:accent6>
        <a:srgbClr val="758592"/>
      </a:accent6>
      <a:hlink>
        <a:srgbClr val="0086BE"/>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7E4BF0993708D48BE74EBC711BA9565" ma:contentTypeVersion="17" ma:contentTypeDescription="Create a new document." ma:contentTypeScope="" ma:versionID="baf34fa4d76bc6318dee2a4ec457e529">
  <xsd:schema xmlns:xsd="http://www.w3.org/2001/XMLSchema" xmlns:xs="http://www.w3.org/2001/XMLSchema" xmlns:p="http://schemas.microsoft.com/office/2006/metadata/properties" xmlns:ns2="8bc19986-b274-4f61-9539-128e17089147" xmlns:ns3="c7c0aef9-06a1-44b7-a280-10ec68700a18" targetNamespace="http://schemas.microsoft.com/office/2006/metadata/properties" ma:root="true" ma:fieldsID="02a5bd6c6213e501a893c2644a997a5b" ns2:_="" ns3:_="">
    <xsd:import namespace="8bc19986-b274-4f61-9539-128e17089147"/>
    <xsd:import namespace="c7c0aef9-06a1-44b7-a280-10ec68700a1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lcf76f155ced4ddcb4097134ff3c332f" minOccurs="0"/>
                <xsd:element ref="ns3:TaxCatchAll"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c19986-b274-4f61-9539-128e170891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3bf8d42-9842-4483-92de-2d2025cf8ebe"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7c0aef9-06a1-44b7-a280-10ec68700a1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f5ca29c4-db5b-4da2-8e0a-da82e50834ee}" ma:internalName="TaxCatchAll" ma:showField="CatchAllData" ma:web="c7c0aef9-06a1-44b7-a280-10ec68700a1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bc19986-b274-4f61-9539-128e17089147">
      <Terms xmlns="http://schemas.microsoft.com/office/infopath/2007/PartnerControls"/>
    </lcf76f155ced4ddcb4097134ff3c332f>
    <TaxCatchAll xmlns="c7c0aef9-06a1-44b7-a280-10ec68700a1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ECF8BA-D6CE-4938-86EF-A9757A733CBC}">
  <ds:schemaRefs>
    <ds:schemaRef ds:uri="http://schemas.microsoft.com/sharepoint/v3/contenttype/forms"/>
  </ds:schemaRefs>
</ds:datastoreItem>
</file>

<file path=customXml/itemProps2.xml><?xml version="1.0" encoding="utf-8"?>
<ds:datastoreItem xmlns:ds="http://schemas.openxmlformats.org/officeDocument/2006/customXml" ds:itemID="{FC840A2C-DF6D-4680-8A1D-96B2595BCC5F}"/>
</file>

<file path=customXml/itemProps3.xml><?xml version="1.0" encoding="utf-8"?>
<ds:datastoreItem xmlns:ds="http://schemas.openxmlformats.org/officeDocument/2006/customXml" ds:itemID="{7E1665AA-2019-4E1D-A636-6EC311EC57CE}">
  <ds:schemaRefs>
    <ds:schemaRef ds:uri="http://schemas.microsoft.com/office/2006/documentManagement/types"/>
    <ds:schemaRef ds:uri="http://purl.org/dc/terms/"/>
    <ds:schemaRef ds:uri="http://schemas.openxmlformats.org/package/2006/metadata/core-properties"/>
    <ds:schemaRef ds:uri="c7c0aef9-06a1-44b7-a280-10ec68700a18"/>
    <ds:schemaRef ds:uri="http://purl.org/dc/dcmitype/"/>
    <ds:schemaRef ds:uri="http://www.w3.org/XML/1998/namespace"/>
    <ds:schemaRef ds:uri="http://schemas.microsoft.com/office/2006/metadata/properties"/>
    <ds:schemaRef ds:uri="http://purl.org/dc/elements/1.1/"/>
    <ds:schemaRef ds:uri="http://schemas.microsoft.com/office/infopath/2007/PartnerControls"/>
    <ds:schemaRef ds:uri="8bc19986-b274-4f61-9539-128e17089147"/>
  </ds:schemaRefs>
</ds:datastoreItem>
</file>

<file path=customXml/itemProps4.xml><?xml version="1.0" encoding="utf-8"?>
<ds:datastoreItem xmlns:ds="http://schemas.openxmlformats.org/officeDocument/2006/customXml" ds:itemID="{485FBCDE-04C8-814B-A3E9-5C2CCABADFA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Memo%20(2024-03).dotx</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Charles Gardiner</cp:lastModifiedBy>
  <cp:revision>16</cp:revision>
  <dcterms:created xsi:type="dcterms:W3CDTF">2024-05-16T16:01:00Z</dcterms:created>
  <dcterms:modified xsi:type="dcterms:W3CDTF">2024-05-20T15:27:35Z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0x01010057E4BF0993708D48BE74EBC711BA9565</vt:lpwstr>
  </property>
  <property fmtid="{D5CDD505-2E9C-101B-9397-08002B2CF9AE}" pid="3" name="MediaServiceImageTags">
    <vt:lpwstr/>
  </property>
</Properties>
</file>